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0CE9" w14:textId="05D8C557" w:rsidR="007C17CC" w:rsidRPr="007C17CC" w:rsidRDefault="007C17CC" w:rsidP="007C17CC">
      <w:pPr>
        <w:rPr>
          <w:b/>
          <w:bCs/>
        </w:rPr>
      </w:pPr>
      <w:r w:rsidRPr="007C17CC">
        <w:rPr>
          <w:b/>
          <w:bCs/>
        </w:rPr>
        <w:t>CMP398 WACM legal text</w:t>
      </w:r>
    </w:p>
    <w:p w14:paraId="349EF270" w14:textId="77777777" w:rsidR="00513F16" w:rsidRDefault="00513F16" w:rsidP="00513F16">
      <w:pPr>
        <w:rPr>
          <w:ins w:id="0" w:author="Mott(ESO), Paul" w:date="2023-02-15T23:53:00Z"/>
        </w:rPr>
      </w:pPr>
      <w:proofErr w:type="gramStart"/>
      <w:ins w:id="1" w:author="Mott(ESO), Paul" w:date="2023-02-15T23:53:00Z">
        <w:r>
          <w:t>New  definition</w:t>
        </w:r>
        <w:proofErr w:type="gramEnd"/>
        <w:r>
          <w:t xml:space="preserve"> to go in section 11 :</w:t>
        </w:r>
      </w:ins>
    </w:p>
    <w:p w14:paraId="50C77034" w14:textId="77777777" w:rsidR="00513F16" w:rsidRPr="00CA2B39" w:rsidRDefault="00513F16" w:rsidP="00513F16">
      <w:pPr>
        <w:rPr>
          <w:ins w:id="2" w:author="Mott(ESO), Paul" w:date="2023-02-15T23:53:00Z"/>
          <w:rFonts w:cs="Arial"/>
          <w:snapToGrid w:val="0"/>
        </w:rPr>
      </w:pPr>
      <w:ins w:id="3" w:author="Mott(ESO), Paul" w:date="2023-02-15T23:53:00Z">
        <w:r>
          <w:rPr>
            <w:rFonts w:cs="Arial"/>
            <w:b/>
            <w:bCs/>
            <w:snapToGrid w:val="0"/>
          </w:rPr>
          <w:t>“</w:t>
        </w:r>
        <w:r w:rsidRPr="00CA2B39">
          <w:rPr>
            <w:rFonts w:cs="Arial"/>
            <w:b/>
            <w:bCs/>
            <w:snapToGrid w:val="0"/>
          </w:rPr>
          <w:t xml:space="preserve">System </w:t>
        </w:r>
        <w:proofErr w:type="gramStart"/>
        <w:r w:rsidRPr="00CA2B39">
          <w:rPr>
            <w:rFonts w:cs="Arial"/>
            <w:b/>
            <w:bCs/>
            <w:snapToGrid w:val="0"/>
          </w:rPr>
          <w:t xml:space="preserve">Restoration </w:t>
        </w:r>
        <w:r>
          <w:rPr>
            <w:rFonts w:cs="Arial"/>
            <w:b/>
            <w:bCs/>
            <w:snapToGrid w:val="0"/>
          </w:rPr>
          <w:t>:</w:t>
        </w:r>
        <w:proofErr w:type="gramEnd"/>
        <w:r w:rsidRPr="00CA2B39">
          <w:rPr>
            <w:rFonts w:cs="Arial"/>
            <w:b/>
            <w:bCs/>
            <w:snapToGrid w:val="0"/>
          </w:rPr>
          <w:t xml:space="preserve"> </w:t>
        </w:r>
        <w:r>
          <w:t xml:space="preserve">(as defined in the </w:t>
        </w:r>
        <w:commentRangeStart w:id="4"/>
        <w:r>
          <w:rPr>
            <w:b/>
            <w:bCs/>
          </w:rPr>
          <w:t xml:space="preserve">Grid </w:t>
        </w:r>
        <w:r w:rsidRPr="00D70AEB">
          <w:rPr>
            <w:b/>
            <w:bCs/>
          </w:rPr>
          <w:t>Code</w:t>
        </w:r>
        <w:commentRangeEnd w:id="4"/>
        <w:r>
          <w:rPr>
            <w:rStyle w:val="CommentReference"/>
          </w:rPr>
          <w:commentReference w:id="4"/>
        </w:r>
        <w:r w:rsidRPr="00D70AEB">
          <w:t>)</w:t>
        </w:r>
        <w:r>
          <w:rPr>
            <w:b/>
            <w:bCs/>
          </w:rPr>
          <w:t>”</w:t>
        </w:r>
      </w:ins>
    </w:p>
    <w:p w14:paraId="060093BE" w14:textId="77777777" w:rsidR="007C17CC" w:rsidRDefault="007C17CC"/>
    <w:p w14:paraId="0541D0C5" w14:textId="1D2094FE" w:rsidR="00F22282" w:rsidRDefault="003F5F8E">
      <w:r>
        <w:t>New section 6.37 to go in CUSC section 6 “general provisions”</w:t>
      </w:r>
    </w:p>
    <w:p w14:paraId="0541D0C6" w14:textId="77777777" w:rsidR="00F22282" w:rsidRDefault="00F22282"/>
    <w:p w14:paraId="0541D0C7" w14:textId="77777777" w:rsidR="00F22282" w:rsidRDefault="003F5F8E">
      <w:r>
        <w:t>6.37 GC0156 Cost Recovery Claims</w:t>
      </w:r>
    </w:p>
    <w:p w14:paraId="0541D0C8" w14:textId="77777777" w:rsidR="00F22282" w:rsidRDefault="00F22282"/>
    <w:p w14:paraId="0541D0C9" w14:textId="0A8A886C" w:rsidR="00F22282" w:rsidRPr="00A42355" w:rsidRDefault="003F5F8E">
      <w:proofErr w:type="gramStart"/>
      <w:r>
        <w:t>6.37.1  All</w:t>
      </w:r>
      <w:proofErr w:type="gramEnd"/>
      <w:r>
        <w:t xml:space="preserve"> </w:t>
      </w:r>
      <w:ins w:id="5" w:author="Mott(ESO), Paul" w:date="2023-02-19T22:55:00Z">
        <w:r w:rsidR="00B80ADB">
          <w:rPr>
            <w:b/>
            <w:bCs/>
          </w:rPr>
          <w:t xml:space="preserve">CUSC </w:t>
        </w:r>
      </w:ins>
      <w:r w:rsidR="00381DE1">
        <w:rPr>
          <w:b/>
          <w:bCs/>
        </w:rPr>
        <w:t>Users</w:t>
      </w:r>
      <w:r>
        <w:t xml:space="preserve"> </w:t>
      </w:r>
      <w:ins w:id="6" w:author="Mott(ESO), Paul" w:date="2023-02-19T22:55:00Z">
        <w:r w:rsidR="00AE1867">
          <w:t xml:space="preserve">that are </w:t>
        </w:r>
        <w:r w:rsidR="00AE1867" w:rsidRPr="000A7491">
          <w:rPr>
            <w:b/>
            <w:bCs/>
          </w:rPr>
          <w:t>Generators</w:t>
        </w:r>
        <w:r w:rsidR="00AE1867">
          <w:t xml:space="preserve"> </w:t>
        </w:r>
      </w:ins>
      <w:r>
        <w:t xml:space="preserve">that are not </w:t>
      </w:r>
      <w:commentRangeStart w:id="7"/>
      <w:ins w:id="8" w:author="Mott(ESO), Paul" w:date="2023-02-27T19:26:00Z">
        <w:r w:rsidR="00173E79" w:rsidRPr="006577FD">
          <w:rPr>
            <w:b/>
            <w:bCs/>
          </w:rPr>
          <w:t>Restoration</w:t>
        </w:r>
        <w:r w:rsidR="00173E79">
          <w:rPr>
            <w:b/>
            <w:bCs/>
          </w:rPr>
          <w:t xml:space="preserve"> Contractors</w:t>
        </w:r>
        <w:r w:rsidR="00173E79" w:rsidRPr="006577FD">
          <w:rPr>
            <w:b/>
            <w:bCs/>
          </w:rPr>
          <w:t xml:space="preserve"> </w:t>
        </w:r>
        <w:commentRangeEnd w:id="7"/>
        <w:r w:rsidR="00173E79">
          <w:rPr>
            <w:rStyle w:val="CommentReference"/>
          </w:rPr>
          <w:commentReference w:id="7"/>
        </w:r>
        <w:r w:rsidR="00173E79">
          <w:t xml:space="preserve"> </w:t>
        </w:r>
      </w:ins>
      <w:ins w:id="9" w:author="Mott(ESO), Paul" w:date="2023-02-15T23:28:00Z">
        <w:r w:rsidR="003A78C3">
          <w:t xml:space="preserve">(as defined in the </w:t>
        </w:r>
        <w:r w:rsidR="003A78C3">
          <w:rPr>
            <w:b/>
            <w:bCs/>
          </w:rPr>
          <w:t xml:space="preserve">Grid </w:t>
        </w:r>
        <w:r w:rsidR="003A78C3" w:rsidRPr="00D70AEB">
          <w:rPr>
            <w:b/>
            <w:bCs/>
          </w:rPr>
          <w:t>Code</w:t>
        </w:r>
        <w:r w:rsidR="003A78C3" w:rsidRPr="00D70AEB">
          <w:t>)</w:t>
        </w:r>
        <w:r w:rsidR="003A78C3">
          <w:rPr>
            <w:b/>
            <w:bCs/>
          </w:rPr>
          <w:t xml:space="preserve"> </w:t>
        </w:r>
      </w:ins>
      <w:r>
        <w:t xml:space="preserve">may submit claims during the annual claims submission month for the recovery of the cost of compliance with the new obligations imposed on them via </w:t>
      </w:r>
      <w:del w:id="10" w:author="Aristodemou, Alex - UK Legal" w:date="2023-02-09T15:46:00Z">
        <w:r w:rsidDel="007A6EDE">
          <w:delText xml:space="preserve">the </w:delText>
        </w:r>
      </w:del>
      <w:r w:rsidRPr="00BD6BD7">
        <w:rPr>
          <w:b/>
          <w:bCs/>
        </w:rPr>
        <w:t>Grid Code</w:t>
      </w:r>
      <w:r>
        <w:t xml:space="preserve"> </w:t>
      </w:r>
      <w:del w:id="11" w:author="Aristodemou, Alex - UK Legal" w:date="2023-02-09T15:46:00Z">
        <w:r w:rsidDel="007A6EDE">
          <w:delText xml:space="preserve">Change Package </w:delText>
        </w:r>
      </w:del>
      <w:ins w:id="12" w:author="Aristodemou, Alex - UK Legal" w:date="2023-02-09T15:46:00Z">
        <w:r w:rsidR="007A6EDE">
          <w:t xml:space="preserve">modification </w:t>
        </w:r>
      </w:ins>
      <w:r>
        <w:t xml:space="preserve">GC0156.  Claims will be assessed </w:t>
      </w:r>
      <w:ins w:id="13" w:author="Mott(ESO), Paul" w:date="2023-02-19T22:56:00Z">
        <w:r w:rsidR="000203DF">
          <w:t xml:space="preserve">by </w:t>
        </w:r>
      </w:ins>
      <w:ins w:id="14" w:author="Aristodemou, Alex - UK Legal" w:date="2023-02-09T15:48:00Z">
        <w:r w:rsidR="0090244A">
          <w:rPr>
            <w:b/>
            <w:bCs/>
          </w:rPr>
          <w:t>The Company</w:t>
        </w:r>
      </w:ins>
      <w:r>
        <w:t xml:space="preserve"> as described in</w:t>
      </w:r>
      <w:ins w:id="15" w:author="Aristodemou, Alex - UK Legal" w:date="2023-02-09T15:48:00Z">
        <w:r w:rsidR="0090244A">
          <w:t xml:space="preserve"> paragraph</w:t>
        </w:r>
      </w:ins>
      <w:r>
        <w:t xml:space="preserve"> 6.37.</w:t>
      </w:r>
      <w:ins w:id="16" w:author="Mott(ESO), Paul" w:date="2023-02-19T23:13:00Z">
        <w:r w:rsidR="002F0DEA">
          <w:t>5</w:t>
        </w:r>
      </w:ins>
      <w:del w:id="17" w:author="Mott(ESO), Paul" w:date="2023-02-19T23:13:00Z">
        <w:r w:rsidDel="002F0DEA">
          <w:delText>7</w:delText>
        </w:r>
      </w:del>
      <w:r>
        <w:t xml:space="preserve">.  All costs that result shall be paid out </w:t>
      </w:r>
      <w:r w:rsidRPr="00A42355">
        <w:t xml:space="preserve">as described </w:t>
      </w:r>
      <w:del w:id="18" w:author="Mott(ESO), Paul" w:date="2023-02-15T23:29:00Z">
        <w:r w:rsidRPr="00A42355" w:rsidDel="00C45245">
          <w:delText xml:space="preserve">in </w:delText>
        </w:r>
      </w:del>
      <w:ins w:id="19" w:author="Aristodemou, Alex - UK Legal" w:date="2023-02-09T15:48:00Z">
        <w:del w:id="20" w:author="Mott(ESO), Paul" w:date="2023-02-19T23:20:00Z">
          <w:r w:rsidR="0090244A" w:rsidDel="00BD6BD7">
            <w:delText>there</w:delText>
          </w:r>
        </w:del>
        <w:r w:rsidR="0090244A">
          <w:t>in</w:t>
        </w:r>
      </w:ins>
      <w:ins w:id="21" w:author="Mott(ESO), Paul" w:date="2023-02-19T23:20:00Z">
        <w:r w:rsidR="00BD6BD7">
          <w:t xml:space="preserve"> paragraph 6.37.7</w:t>
        </w:r>
      </w:ins>
      <w:r w:rsidRPr="00A42355">
        <w:t>.</w:t>
      </w:r>
      <w:ins w:id="22" w:author="Mott(ESO), Paul" w:date="2023-02-19T23:01:00Z">
        <w:r w:rsidR="00A3319C">
          <w:t xml:space="preserve">  </w:t>
        </w:r>
      </w:ins>
    </w:p>
    <w:p w14:paraId="0541D0CA" w14:textId="77777777" w:rsidR="00F22282" w:rsidRDefault="00F22282"/>
    <w:p w14:paraId="0541D0CB" w14:textId="023832F1" w:rsidR="00F22282" w:rsidDel="00C45245" w:rsidRDefault="00D55E64">
      <w:pPr>
        <w:rPr>
          <w:del w:id="23" w:author="Mott(ESO), Paul" w:date="2023-02-15T23:30:00Z"/>
        </w:rPr>
      </w:pPr>
      <w:commentRangeStart w:id="24"/>
      <w:commentRangeEnd w:id="24"/>
      <w:r>
        <w:rPr>
          <w:rStyle w:val="CommentReference"/>
          <w:rFonts w:cs="Mangal"/>
        </w:rPr>
        <w:commentReference w:id="24"/>
      </w:r>
    </w:p>
    <w:p w14:paraId="0541D0CC" w14:textId="77777777" w:rsidR="00F22282" w:rsidRDefault="00F22282"/>
    <w:p w14:paraId="0541D0CD" w14:textId="64B49AE2" w:rsidR="00F22282" w:rsidRDefault="003F5F8E">
      <w:proofErr w:type="gramStart"/>
      <w:r>
        <w:t>6.37.</w:t>
      </w:r>
      <w:r w:rsidR="004C46BC">
        <w:t>2</w:t>
      </w:r>
      <w:r>
        <w:t xml:space="preserve">  </w:t>
      </w:r>
      <w:r>
        <w:rPr>
          <w:szCs w:val="20"/>
        </w:rPr>
        <w:t>New</w:t>
      </w:r>
      <w:proofErr w:type="gramEnd"/>
      <w:r>
        <w:rPr>
          <w:szCs w:val="20"/>
        </w:rPr>
        <w:t xml:space="preserve"> </w:t>
      </w:r>
      <w:r w:rsidR="00B75964">
        <w:rPr>
          <w:b/>
          <w:bCs/>
          <w:szCs w:val="20"/>
        </w:rPr>
        <w:t>G</w:t>
      </w:r>
      <w:r w:rsidRPr="00B75964">
        <w:rPr>
          <w:b/>
          <w:bCs/>
          <w:szCs w:val="20"/>
          <w:rPrChange w:id="25" w:author="Mott(ESO), Paul" w:date="2023-02-20T12:29:00Z">
            <w:rPr>
              <w:szCs w:val="20"/>
            </w:rPr>
          </w:rPrChange>
        </w:rPr>
        <w:t>enerators</w:t>
      </w:r>
      <w:r>
        <w:rPr>
          <w:szCs w:val="20"/>
        </w:rPr>
        <w:t xml:space="preserve"> that first sign a bilateral connection agreement with </w:t>
      </w:r>
      <w:r w:rsidR="00CC7259" w:rsidRPr="00B94AFE">
        <w:rPr>
          <w:b/>
          <w:bCs/>
          <w:szCs w:val="20"/>
        </w:rPr>
        <w:t>The Company</w:t>
      </w:r>
      <w:r w:rsidR="00CC7259">
        <w:rPr>
          <w:szCs w:val="20"/>
        </w:rPr>
        <w:t xml:space="preserve"> </w:t>
      </w:r>
      <w:r>
        <w:rPr>
          <w:szCs w:val="20"/>
        </w:rPr>
        <w:t xml:space="preserve">after </w:t>
      </w:r>
      <w:del w:id="26" w:author="Aristodemou, Alex - UK Legal" w:date="2023-02-09T15:50:00Z">
        <w:r w:rsidDel="004B51C3">
          <w:rPr>
            <w:szCs w:val="20"/>
          </w:rPr>
          <w:delText xml:space="preserve">Ofgem’s decision to pass </w:delText>
        </w:r>
      </w:del>
      <w:ins w:id="27" w:author="Aristodemou, Alex - UK Legal" w:date="2023-02-09T15:50:00Z">
        <w:r w:rsidR="004B51C3">
          <w:rPr>
            <w:szCs w:val="20"/>
          </w:rPr>
          <w:t xml:space="preserve">the date of </w:t>
        </w:r>
      </w:ins>
      <w:r w:rsidR="00260786">
        <w:rPr>
          <w:szCs w:val="20"/>
        </w:rPr>
        <w:t>ap</w:t>
      </w:r>
      <w:r w:rsidR="004D01DA">
        <w:rPr>
          <w:szCs w:val="20"/>
        </w:rPr>
        <w:t>proval</w:t>
      </w:r>
      <w:ins w:id="28" w:author="Aristodemou, Alex - UK Legal" w:date="2023-02-09T15:50:00Z">
        <w:r w:rsidR="004B51C3">
          <w:rPr>
            <w:szCs w:val="20"/>
          </w:rPr>
          <w:t xml:space="preserve"> of </w:t>
        </w:r>
      </w:ins>
      <w:r>
        <w:rPr>
          <w:szCs w:val="20"/>
        </w:rPr>
        <w:t xml:space="preserve">GC0156, are not permitted to submit a claim </w:t>
      </w:r>
    </w:p>
    <w:p w14:paraId="0541D0CE" w14:textId="77777777" w:rsidR="00F22282" w:rsidRDefault="00F22282"/>
    <w:p w14:paraId="0541D0CF" w14:textId="3B627698" w:rsidR="00F22282" w:rsidRDefault="003F5F8E">
      <w:r>
        <w:t>6.37.4 The claims submission month will initially be September in each year, save that claims shall not be possible in September 2023</w:t>
      </w:r>
      <w:del w:id="29" w:author="Mott(ESO), Paul" w:date="2023-02-19T23:22:00Z">
        <w:r w:rsidDel="009D1F83">
          <w:delText xml:space="preserve"> if these provisions are approved by then</w:delText>
        </w:r>
      </w:del>
      <w:r>
        <w:t>.  However, in 2026, the claims submission month will be December 2026, and this will be the last ever claims window.  From 31</w:t>
      </w:r>
      <w:r>
        <w:rPr>
          <w:vertAlign w:val="superscript"/>
        </w:rPr>
        <w:t>st</w:t>
      </w:r>
      <w:r>
        <w:t xml:space="preserve"> December 2026, no more claims will be accepted.  </w:t>
      </w:r>
    </w:p>
    <w:p w14:paraId="0541D0D0" w14:textId="77777777" w:rsidR="00F22282" w:rsidRDefault="00F22282"/>
    <w:p w14:paraId="0541D0D1" w14:textId="77777777" w:rsidR="00F22282" w:rsidRDefault="003F5F8E">
      <w:r>
        <w:t xml:space="preserve">6.37.5 The claims assessment process will involve a case-by-case assessment of claims for capital expenditure incurred in complying with the new obligations, with accompanying evidence to demonstrate that the costs incurred were </w:t>
      </w:r>
      <w:r w:rsidRPr="00814265">
        <w:t>necessary</w:t>
      </w:r>
      <w:r>
        <w:rPr>
          <w:b/>
          <w:bCs/>
        </w:rPr>
        <w:t xml:space="preserve">, </w:t>
      </w:r>
      <w:r>
        <w:t xml:space="preserve">reasonable, </w:t>
      </w:r>
      <w:proofErr w:type="gramStart"/>
      <w:r>
        <w:t>efficient</w:t>
      </w:r>
      <w:proofErr w:type="gramEnd"/>
      <w:r>
        <w:t xml:space="preserve"> and proportionate.  </w:t>
      </w:r>
    </w:p>
    <w:p w14:paraId="0541D0D2" w14:textId="77777777" w:rsidR="00F22282" w:rsidRDefault="00F22282"/>
    <w:p w14:paraId="0541D0D3" w14:textId="5D26809B" w:rsidR="00F22282" w:rsidRDefault="003F5F8E">
      <w:r>
        <w:t xml:space="preserve">6.37.6 </w:t>
      </w:r>
      <w:r w:rsidR="00A930A9">
        <w:rPr>
          <w:b/>
          <w:bCs/>
        </w:rPr>
        <w:t>The Company</w:t>
      </w:r>
      <w:ins w:id="30" w:author="Mott(ESO), Paul" w:date="2023-02-27T19:32:00Z">
        <w:r w:rsidR="00050B1C">
          <w:rPr>
            <w:b/>
            <w:bCs/>
          </w:rPr>
          <w:t xml:space="preserve"> </w:t>
        </w:r>
      </w:ins>
      <w:r>
        <w:t xml:space="preserve">will recover the costs of successful claims via </w:t>
      </w:r>
      <w:r w:rsidR="00AE4E8D" w:rsidRPr="0062047E">
        <w:rPr>
          <w:b/>
          <w:bCs/>
        </w:rPr>
        <w:t>Balancing Services Use of System Charges</w:t>
      </w:r>
      <w:r>
        <w:t>.</w:t>
      </w:r>
    </w:p>
    <w:p w14:paraId="0541D0D4" w14:textId="77777777" w:rsidR="00F22282" w:rsidRDefault="00F22282"/>
    <w:p w14:paraId="0541D0D5" w14:textId="04E7FEFD" w:rsidR="00F22282" w:rsidRDefault="003F5F8E">
      <w:proofErr w:type="gramStart"/>
      <w:r>
        <w:t>6.37.7  When</w:t>
      </w:r>
      <w:proofErr w:type="gramEnd"/>
      <w:r>
        <w:t xml:space="preserve"> a claim is approved, </w:t>
      </w:r>
      <w:r w:rsidR="0045705F">
        <w:rPr>
          <w:b/>
          <w:bCs/>
        </w:rPr>
        <w:t>The Company</w:t>
      </w:r>
      <w:r>
        <w:t xml:space="preserve"> will pay the claim over the following 12 month period that begins in April the year after the submission of the claim, in 12 </w:t>
      </w:r>
      <w:ins w:id="31" w:author="Mott(ESO), Paul" w:date="2023-02-15T23:43:00Z">
        <w:r w:rsidR="00AF471C">
          <w:t xml:space="preserve">equal </w:t>
        </w:r>
      </w:ins>
      <w:r>
        <w:t xml:space="preserve">monthly amounts.  If a claim is approved after April </w:t>
      </w:r>
      <w:ins w:id="32" w:author="Mott(ESO), Paul" w:date="2023-02-19T23:25:00Z">
        <w:r w:rsidR="002258D9">
          <w:t xml:space="preserve">in </w:t>
        </w:r>
      </w:ins>
      <w:r>
        <w:t xml:space="preserve">the </w:t>
      </w:r>
      <w:ins w:id="33" w:author="Mott(ESO), Paul" w:date="2023-02-19T23:25:00Z">
        <w:r w:rsidR="002258D9">
          <w:t xml:space="preserve">calendar </w:t>
        </w:r>
      </w:ins>
      <w:r>
        <w:t xml:space="preserve">year after the submission of the claim, payment of the claim will be made in equal monthly amounts over the months remaining to the following March, inclusive.  </w:t>
      </w:r>
      <w:ins w:id="34" w:author="Mott(ESO), Paul" w:date="2023-02-19T23:26:00Z">
        <w:r w:rsidR="00986CD9">
          <w:t xml:space="preserve"> </w:t>
        </w:r>
      </w:ins>
    </w:p>
    <w:p w14:paraId="0541D0D6" w14:textId="77777777" w:rsidR="00F22282" w:rsidRDefault="00F22282"/>
    <w:p w14:paraId="0541D0D7" w14:textId="2B6454B1" w:rsidR="00F22282" w:rsidRDefault="003F5F8E">
      <w:r>
        <w:t xml:space="preserve">6.37.8  Each claimant shall use reasonable endeavours, exercising good industry practice, to identify if compliance with the GC0156 </w:t>
      </w:r>
      <w:r w:rsidR="009F6D50" w:rsidRPr="00995998">
        <w:rPr>
          <w:b/>
          <w:bCs/>
        </w:rPr>
        <w:t>G</w:t>
      </w:r>
      <w:r w:rsidRPr="00995998">
        <w:rPr>
          <w:b/>
          <w:bCs/>
        </w:rPr>
        <w:t xml:space="preserve">rid </w:t>
      </w:r>
      <w:r w:rsidR="009F6D50" w:rsidRPr="00995998">
        <w:rPr>
          <w:b/>
          <w:bCs/>
        </w:rPr>
        <w:t>C</w:t>
      </w:r>
      <w:r w:rsidRPr="00995998">
        <w:rPr>
          <w:b/>
          <w:bCs/>
        </w:rPr>
        <w:t>ode</w:t>
      </w:r>
      <w:r>
        <w:t xml:space="preserve"> requirements could be achieved at a materially lower cost by meeting a lesser technical requirement (such as by providing resilience </w:t>
      </w:r>
      <w:ins w:id="35" w:author="Mott(ESO), Paul" w:date="2023-02-19T23:16:00Z">
        <w:r w:rsidR="00C22019">
          <w:rPr>
            <w:kern w:val="0"/>
          </w:rPr>
          <w:t xml:space="preserve">at their asset </w:t>
        </w:r>
      </w:ins>
      <w:r>
        <w:t xml:space="preserve">for </w:t>
      </w:r>
      <w:r w:rsidR="00C22019">
        <w:t xml:space="preserve">fewer </w:t>
      </w:r>
      <w:r>
        <w:t xml:space="preserve">than 72 hours) and if so, then they shall advise </w:t>
      </w:r>
      <w:r w:rsidR="007B7E15">
        <w:rPr>
          <w:b/>
          <w:bCs/>
        </w:rPr>
        <w:t>The Company</w:t>
      </w:r>
      <w:r w:rsidR="007B7E15">
        <w:t xml:space="preserve"> </w:t>
      </w:r>
      <w:r>
        <w:t xml:space="preserve">accordingly and liaise with </w:t>
      </w:r>
      <w:r w:rsidR="007B7E15">
        <w:rPr>
          <w:b/>
          <w:bCs/>
        </w:rPr>
        <w:t>The Company</w:t>
      </w:r>
      <w:r w:rsidR="007B7E15">
        <w:t xml:space="preserve"> </w:t>
      </w:r>
      <w:r>
        <w:t xml:space="preserve">about possible solutions associated with a </w:t>
      </w:r>
      <w:ins w:id="36" w:author="Mott(ESO), Paul" w:date="2023-02-15T23:22:00Z">
        <w:r w:rsidR="009711A9">
          <w:t xml:space="preserve">request </w:t>
        </w:r>
        <w:r w:rsidR="00941607">
          <w:t xml:space="preserve">to </w:t>
        </w:r>
        <w:r w:rsidR="00941607" w:rsidRPr="00995998">
          <w:rPr>
            <w:b/>
            <w:bCs/>
          </w:rPr>
          <w:t>The Authority</w:t>
        </w:r>
        <w:r w:rsidR="00941607">
          <w:t xml:space="preserve"> </w:t>
        </w:r>
        <w:r w:rsidR="009711A9">
          <w:t xml:space="preserve">for a </w:t>
        </w:r>
      </w:ins>
      <w:r>
        <w:t>derogation</w:t>
      </w:r>
      <w:ins w:id="37" w:author="Mott(ESO), Paul" w:date="2023-02-15T23:22:00Z">
        <w:r w:rsidR="00941607">
          <w:t xml:space="preserve"> against the </w:t>
        </w:r>
        <w:r w:rsidR="00941607">
          <w:rPr>
            <w:b/>
            <w:bCs/>
          </w:rPr>
          <w:t>Grid Code</w:t>
        </w:r>
      </w:ins>
      <w:ins w:id="38" w:author="Mott(ESO), Paul" w:date="2023-02-19T23:16:00Z">
        <w:r w:rsidR="00856E3D">
          <w:rPr>
            <w:b/>
            <w:bCs/>
          </w:rPr>
          <w:t xml:space="preserve"> </w:t>
        </w:r>
        <w:r w:rsidR="00856E3D">
          <w:rPr>
            <w:kern w:val="0"/>
          </w:rPr>
          <w:t>to the lesser level of resilience</w:t>
        </w:r>
      </w:ins>
      <w:r>
        <w:t xml:space="preserve">.  If appropriate, </w:t>
      </w:r>
      <w:r w:rsidR="007B7E15">
        <w:rPr>
          <w:b/>
          <w:bCs/>
        </w:rPr>
        <w:t>The Company</w:t>
      </w:r>
      <w:r w:rsidR="007B7E15">
        <w:t xml:space="preserve"> </w:t>
      </w:r>
      <w:r>
        <w:t>shall seek a derogation from</w:t>
      </w:r>
      <w:r w:rsidR="00941607" w:rsidRPr="00941607">
        <w:rPr>
          <w:b/>
          <w:bCs/>
        </w:rPr>
        <w:t xml:space="preserve"> </w:t>
      </w:r>
      <w:r w:rsidR="00941607" w:rsidRPr="00215E20">
        <w:rPr>
          <w:b/>
          <w:bCs/>
        </w:rPr>
        <w:t>The Authority</w:t>
      </w:r>
      <w:r>
        <w:t xml:space="preserve"> on that basis. If the derogation request is denied, then a claim can be submitted for assessment by </w:t>
      </w:r>
      <w:r w:rsidR="004C3279">
        <w:rPr>
          <w:b/>
          <w:bCs/>
        </w:rPr>
        <w:t>The Company</w:t>
      </w:r>
      <w:r w:rsidR="00C77A93">
        <w:rPr>
          <w:rStyle w:val="CommentReference"/>
          <w:rFonts w:cs="Mangal"/>
        </w:rPr>
        <w:t xml:space="preserve"> </w:t>
      </w:r>
      <w:del w:id="39" w:author="Mott(ESO), Paul" w:date="2023-02-15T23:36:00Z">
        <w:r w:rsidDel="004C3279">
          <w:delText>t</w:delText>
        </w:r>
      </w:del>
      <w:r w:rsidR="00C77A93">
        <w:t xml:space="preserve">as per this </w:t>
      </w:r>
      <w:r w:rsidR="000D0235">
        <w:t xml:space="preserve">section 6.37.  </w:t>
      </w:r>
    </w:p>
    <w:sectPr w:rsidR="00F22282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Mott(ESO), Paul" w:date="2023-02-15T22:00:00Z" w:initials="MP">
    <w:p w14:paraId="3D023333" w14:textId="77777777" w:rsidR="00513F16" w:rsidRPr="001F207B" w:rsidRDefault="00513F16" w:rsidP="00513F16">
      <w:pPr>
        <w:rPr>
          <w:rFonts w:cs="Arial"/>
          <w:snapToGrid w:val="0"/>
        </w:rPr>
      </w:pPr>
      <w:r>
        <w:rPr>
          <w:rStyle w:val="CommentReference"/>
        </w:rPr>
        <w:annotationRef/>
      </w:r>
      <w:r>
        <w:t>Grid code defines this as “</w:t>
      </w:r>
      <w:r>
        <w:rPr>
          <w:rFonts w:cs="Arial"/>
          <w:snapToGrid w:val="0"/>
        </w:rPr>
        <w:t xml:space="preserve">The procedure necessary for a recovery from a </w:t>
      </w:r>
      <w:r>
        <w:rPr>
          <w:rFonts w:cs="Arial"/>
          <w:b/>
          <w:snapToGrid w:val="0"/>
        </w:rPr>
        <w:t>Total Shutdown</w:t>
      </w:r>
      <w:r>
        <w:rPr>
          <w:rFonts w:cs="Arial"/>
          <w:snapToGrid w:val="0"/>
        </w:rPr>
        <w:t xml:space="preserve"> or </w:t>
      </w:r>
      <w:r>
        <w:rPr>
          <w:rFonts w:cs="Arial"/>
          <w:b/>
          <w:snapToGrid w:val="0"/>
        </w:rPr>
        <w:t>Partial Shutdown</w:t>
      </w:r>
      <w:r>
        <w:rPr>
          <w:rFonts w:cs="Arial"/>
          <w:snapToGrid w:val="0"/>
        </w:rPr>
        <w:t>”</w:t>
      </w:r>
    </w:p>
  </w:comment>
  <w:comment w:id="7" w:author="Mott(ESO), Paul" w:date="2023-02-27T19:23:00Z" w:initials="MP">
    <w:p w14:paraId="2778A192" w14:textId="77777777" w:rsidR="00173E79" w:rsidRDefault="00173E79" w:rsidP="00173E79">
      <w:pPr>
        <w:pStyle w:val="CommentText"/>
      </w:pPr>
      <w:r>
        <w:t xml:space="preserve">Reflects </w:t>
      </w:r>
      <w:r>
        <w:rPr>
          <w:rStyle w:val="CommentReference"/>
        </w:rPr>
        <w:annotationRef/>
      </w:r>
      <w:r>
        <w:t>new change to grid code text 21</w:t>
      </w:r>
      <w:r w:rsidRPr="004C4760">
        <w:rPr>
          <w:vertAlign w:val="superscript"/>
        </w:rPr>
        <w:t>st</w:t>
      </w:r>
      <w:r>
        <w:t xml:space="preserve"> Feb 2023</w:t>
      </w:r>
    </w:p>
  </w:comment>
  <w:comment w:id="24" w:author="Mott(ESO), Paul" w:date="2023-02-19T23:03:00Z" w:initials="MP">
    <w:p w14:paraId="5A1FCEE3" w14:textId="527C2712" w:rsidR="00D55E64" w:rsidRDefault="00D55E64">
      <w:pPr>
        <w:pStyle w:val="CommentText"/>
      </w:pPr>
      <w:r>
        <w:rPr>
          <w:rStyle w:val="CommentReference"/>
        </w:rPr>
        <w:annotationRef/>
      </w:r>
      <w:r>
        <w:t>Lawyer commented this not necessary as it follows anyway from words in 6.37.1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023333" w15:done="0"/>
  <w15:commentEx w15:paraId="2778A192" w15:done="0"/>
  <w15:commentEx w15:paraId="5A1FCEE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7D484" w16cex:dateUtc="2023-02-15T22:00:00Z"/>
  <w16cex:commentExtensible w16cex:durableId="27A781CD" w16cex:dateUtc="2023-02-27T19:23:00Z"/>
  <w16cex:commentExtensible w16cex:durableId="279D2943" w16cex:dateUtc="2023-02-19T2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023333" w16cid:durableId="2797D484"/>
  <w16cid:commentId w16cid:paraId="2778A192" w16cid:durableId="27A781CD"/>
  <w16cid:commentId w16cid:paraId="5A1FCEE3" w16cid:durableId="279D29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06409"/>
    <w:multiLevelType w:val="hybridMultilevel"/>
    <w:tmpl w:val="812CDD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51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tt(ESO), Paul">
    <w15:presenceInfo w15:providerId="AD" w15:userId="S::Paul.Mott1@uk.nationalgrid.com::88eb1ae0-f295-497d-9ebe-bc163f2faaf2"/>
  </w15:person>
  <w15:person w15:author="Aristodemou, Alex - UK Legal">
    <w15:presenceInfo w15:providerId="AD" w15:userId="S::alexander.aristod@uk.nationalgrid.com::0cb1737e-a9d3-4d94-a97f-26f0b782cd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282"/>
    <w:rsid w:val="00000601"/>
    <w:rsid w:val="000203DF"/>
    <w:rsid w:val="0002111C"/>
    <w:rsid w:val="00050B1C"/>
    <w:rsid w:val="00056FF2"/>
    <w:rsid w:val="000C1284"/>
    <w:rsid w:val="000D0235"/>
    <w:rsid w:val="001029FC"/>
    <w:rsid w:val="00173E79"/>
    <w:rsid w:val="00174019"/>
    <w:rsid w:val="00193B7B"/>
    <w:rsid w:val="001A2685"/>
    <w:rsid w:val="001D5307"/>
    <w:rsid w:val="002258D9"/>
    <w:rsid w:val="00243886"/>
    <w:rsid w:val="00256F30"/>
    <w:rsid w:val="00260786"/>
    <w:rsid w:val="00271972"/>
    <w:rsid w:val="002F0DEA"/>
    <w:rsid w:val="00300BC3"/>
    <w:rsid w:val="00315EC2"/>
    <w:rsid w:val="00381DE1"/>
    <w:rsid w:val="003823B9"/>
    <w:rsid w:val="00394EDE"/>
    <w:rsid w:val="003A270F"/>
    <w:rsid w:val="003A78C3"/>
    <w:rsid w:val="003C3DD8"/>
    <w:rsid w:val="003F5C9F"/>
    <w:rsid w:val="003F5F8E"/>
    <w:rsid w:val="00402D78"/>
    <w:rsid w:val="0045705F"/>
    <w:rsid w:val="004869DE"/>
    <w:rsid w:val="00494AEF"/>
    <w:rsid w:val="004B51C3"/>
    <w:rsid w:val="004C3279"/>
    <w:rsid w:val="004C46BC"/>
    <w:rsid w:val="004D01DA"/>
    <w:rsid w:val="004D098C"/>
    <w:rsid w:val="004E3C92"/>
    <w:rsid w:val="004F235B"/>
    <w:rsid w:val="00502DCF"/>
    <w:rsid w:val="00513F16"/>
    <w:rsid w:val="005141E2"/>
    <w:rsid w:val="00523F6C"/>
    <w:rsid w:val="0053377D"/>
    <w:rsid w:val="005719EA"/>
    <w:rsid w:val="005B0FA3"/>
    <w:rsid w:val="005C211B"/>
    <w:rsid w:val="005E382F"/>
    <w:rsid w:val="0061617E"/>
    <w:rsid w:val="0062047E"/>
    <w:rsid w:val="00622D21"/>
    <w:rsid w:val="0063117E"/>
    <w:rsid w:val="00643A82"/>
    <w:rsid w:val="00682A98"/>
    <w:rsid w:val="00690725"/>
    <w:rsid w:val="006C3B32"/>
    <w:rsid w:val="0070197E"/>
    <w:rsid w:val="00711BC0"/>
    <w:rsid w:val="00714733"/>
    <w:rsid w:val="00773CA2"/>
    <w:rsid w:val="00776889"/>
    <w:rsid w:val="007A6EDE"/>
    <w:rsid w:val="007B7E15"/>
    <w:rsid w:val="007C17CC"/>
    <w:rsid w:val="007D31A4"/>
    <w:rsid w:val="0080290A"/>
    <w:rsid w:val="00802AF6"/>
    <w:rsid w:val="008049F1"/>
    <w:rsid w:val="00814265"/>
    <w:rsid w:val="00817FA4"/>
    <w:rsid w:val="00856E3D"/>
    <w:rsid w:val="008B31FB"/>
    <w:rsid w:val="008D316C"/>
    <w:rsid w:val="0090244A"/>
    <w:rsid w:val="00925120"/>
    <w:rsid w:val="00926FA5"/>
    <w:rsid w:val="00941607"/>
    <w:rsid w:val="00942CC4"/>
    <w:rsid w:val="00944BFB"/>
    <w:rsid w:val="0094518F"/>
    <w:rsid w:val="0095735B"/>
    <w:rsid w:val="009711A9"/>
    <w:rsid w:val="00973E8B"/>
    <w:rsid w:val="00974972"/>
    <w:rsid w:val="0098385A"/>
    <w:rsid w:val="00986CD9"/>
    <w:rsid w:val="00995998"/>
    <w:rsid w:val="009C479B"/>
    <w:rsid w:val="009D1F83"/>
    <w:rsid w:val="009F668F"/>
    <w:rsid w:val="009F6D50"/>
    <w:rsid w:val="00A3319C"/>
    <w:rsid w:val="00A42355"/>
    <w:rsid w:val="00A930A9"/>
    <w:rsid w:val="00AA7CD4"/>
    <w:rsid w:val="00AB37EE"/>
    <w:rsid w:val="00AB66F1"/>
    <w:rsid w:val="00AC5C56"/>
    <w:rsid w:val="00AE1867"/>
    <w:rsid w:val="00AE4E8D"/>
    <w:rsid w:val="00AF1DC7"/>
    <w:rsid w:val="00AF471C"/>
    <w:rsid w:val="00B14E94"/>
    <w:rsid w:val="00B6273C"/>
    <w:rsid w:val="00B75964"/>
    <w:rsid w:val="00B80ADB"/>
    <w:rsid w:val="00B94AFE"/>
    <w:rsid w:val="00BD6BD7"/>
    <w:rsid w:val="00BE6C3D"/>
    <w:rsid w:val="00C123A9"/>
    <w:rsid w:val="00C22019"/>
    <w:rsid w:val="00C226A0"/>
    <w:rsid w:val="00C441A2"/>
    <w:rsid w:val="00C45245"/>
    <w:rsid w:val="00C455FD"/>
    <w:rsid w:val="00C512FF"/>
    <w:rsid w:val="00C720DA"/>
    <w:rsid w:val="00C77A93"/>
    <w:rsid w:val="00CA68BC"/>
    <w:rsid w:val="00CC7259"/>
    <w:rsid w:val="00CE33AF"/>
    <w:rsid w:val="00D55E64"/>
    <w:rsid w:val="00D74FD7"/>
    <w:rsid w:val="00D8302C"/>
    <w:rsid w:val="00DA360E"/>
    <w:rsid w:val="00DF452E"/>
    <w:rsid w:val="00EA4B8C"/>
    <w:rsid w:val="00F22282"/>
    <w:rsid w:val="00F35A04"/>
    <w:rsid w:val="00F45E07"/>
    <w:rsid w:val="00FA6B1E"/>
    <w:rsid w:val="00FC3D0A"/>
    <w:rsid w:val="00FE5FBE"/>
    <w:rsid w:val="7075E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D0C5"/>
  <w15:docId w15:val="{22C35E3F-F358-43C2-92DB-743BB04D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256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F30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F30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F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F30"/>
    <w:rPr>
      <w:rFonts w:cs="Mangal"/>
      <w:b/>
      <w:bCs/>
      <w:sz w:val="20"/>
      <w:szCs w:val="18"/>
    </w:rPr>
  </w:style>
  <w:style w:type="paragraph" w:styleId="Revision">
    <w:name w:val="Revision"/>
    <w:hidden/>
    <w:uiPriority w:val="99"/>
    <w:semiHidden/>
    <w:rsid w:val="009711A9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>Aristodemou, Alex - UK Legal</DisplayName>
        <AccountId>219</AccountId>
        <AccountType/>
      </UserInfo>
      <UserInfo>
        <DisplayName>Taylor(ESO), Alice</DisplayName>
        <AccountId>594</AccountId>
        <AccountType/>
      </UserInfo>
      <UserInfo>
        <DisplayName>John-Okwesa(ESO), Banke</DisplayName>
        <AccountId>174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0C9AD4-6CE8-4C30-A6D8-E532E20FE747}"/>
</file>

<file path=customXml/itemProps2.xml><?xml version="1.0" encoding="utf-8"?>
<ds:datastoreItem xmlns:ds="http://schemas.openxmlformats.org/officeDocument/2006/customXml" ds:itemID="{9A604425-06D3-4916-BD9A-DEF6F4B5E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C569E-79D9-4ABB-9025-B9E397847DB1}">
  <ds:schemaRefs>
    <ds:schemaRef ds:uri="http://schemas.microsoft.com/office/2006/metadata/properties"/>
    <ds:schemaRef ds:uri="http://schemas.microsoft.com/office/infopath/2007/PartnerControls"/>
    <ds:schemaRef ds:uri="2e3132a0-aaf2-4326-8928-c084593c093d"/>
    <ds:schemaRef ds:uri="cadce026-d35b-4a62-a2ee-1436bb44fb55"/>
    <ds:schemaRef ds:uri="6032ed8b-3e71-4b2f-ab7b-020545ac21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Mott(ESO), Paul</cp:lastModifiedBy>
  <cp:revision>127</cp:revision>
  <dcterms:created xsi:type="dcterms:W3CDTF">2023-02-03T14:55:00Z</dcterms:created>
  <dcterms:modified xsi:type="dcterms:W3CDTF">2023-02-27T19:32:00Z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